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95CFB" w14:textId="77777777" w:rsidR="00AA6CCF" w:rsidRDefault="00A23940" w:rsidP="00AA6CCF">
      <w:pPr>
        <w:rPr>
          <w:b/>
        </w:rPr>
      </w:pPr>
      <w:r>
        <w:rPr>
          <w:b/>
        </w:rPr>
        <w:t>SCADA_PRC_TOLERANCE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A6CCF" w:rsidRPr="000A413D" w14:paraId="7B4904FF" w14:textId="77777777" w:rsidTr="000A413D">
        <w:tc>
          <w:tcPr>
            <w:tcW w:w="2564" w:type="dxa"/>
            <w:shd w:val="clear" w:color="auto" w:fill="auto"/>
          </w:tcPr>
          <w:p w14:paraId="0ED0F48F" w14:textId="77777777" w:rsidR="00AA6CCF" w:rsidRPr="000A413D" w:rsidRDefault="00AA6CCF" w:rsidP="000A413D">
            <w:pPr>
              <w:spacing w:after="0" w:line="240" w:lineRule="auto"/>
              <w:rPr>
                <w:b/>
              </w:rPr>
            </w:pPr>
            <w:r w:rsidRPr="000A413D">
              <w:rPr>
                <w:b/>
              </w:rPr>
              <w:t>Version</w:t>
            </w:r>
          </w:p>
        </w:tc>
        <w:tc>
          <w:tcPr>
            <w:tcW w:w="7444" w:type="dxa"/>
            <w:shd w:val="clear" w:color="auto" w:fill="auto"/>
          </w:tcPr>
          <w:p w14:paraId="0142D098" w14:textId="77777777" w:rsidR="00AA6CCF" w:rsidRPr="000A413D" w:rsidRDefault="00AA6CCF" w:rsidP="000A413D">
            <w:pPr>
              <w:spacing w:after="0" w:line="240" w:lineRule="auto"/>
              <w:rPr>
                <w:b/>
              </w:rPr>
            </w:pPr>
            <w:r w:rsidRPr="000A413D">
              <w:rPr>
                <w:b/>
              </w:rPr>
              <w:t>Release Notes</w:t>
            </w:r>
          </w:p>
        </w:tc>
      </w:tr>
      <w:tr w:rsidR="00AA6CCF" w:rsidRPr="000A413D" w14:paraId="7EBE5DBF" w14:textId="77777777" w:rsidTr="000A413D">
        <w:tc>
          <w:tcPr>
            <w:tcW w:w="2564" w:type="dxa"/>
            <w:shd w:val="clear" w:color="auto" w:fill="auto"/>
          </w:tcPr>
          <w:p w14:paraId="3B51AA2B" w14:textId="77777777" w:rsidR="00AA6CCF" w:rsidRPr="000A413D" w:rsidRDefault="00A23940" w:rsidP="000A413D">
            <w:pPr>
              <w:spacing w:after="0" w:line="240" w:lineRule="auto"/>
            </w:pPr>
            <w:r w:rsidRPr="000A413D">
              <w:t>1.0</w:t>
            </w:r>
          </w:p>
        </w:tc>
        <w:tc>
          <w:tcPr>
            <w:tcW w:w="7444" w:type="dxa"/>
            <w:shd w:val="clear" w:color="auto" w:fill="auto"/>
          </w:tcPr>
          <w:p w14:paraId="46F9F87B" w14:textId="77777777" w:rsidR="00AA6CCF" w:rsidRPr="000A413D" w:rsidRDefault="00A23940" w:rsidP="000A413D">
            <w:pPr>
              <w:spacing w:after="0" w:line="240" w:lineRule="auto"/>
            </w:pPr>
            <w:r w:rsidRPr="000A413D">
              <w:t>Initial Release</w:t>
            </w:r>
          </w:p>
        </w:tc>
      </w:tr>
    </w:tbl>
    <w:p w14:paraId="681F6B22" w14:textId="77777777" w:rsidR="00AA6CCF" w:rsidRDefault="00AA6CCF" w:rsidP="00AA6CCF">
      <w:pPr>
        <w:rPr>
          <w:b/>
        </w:rPr>
      </w:pPr>
    </w:p>
    <w:p w14:paraId="185DF635" w14:textId="77777777" w:rsidR="00AA6CCF" w:rsidRDefault="00AA6CCF" w:rsidP="00AA6CCF">
      <w:r>
        <w:rPr>
          <w:b/>
        </w:rPr>
        <w:t>Description</w:t>
      </w:r>
      <w:r>
        <w:t xml:space="preserve">: </w:t>
      </w:r>
      <w:r w:rsidR="00A23940">
        <w:t>This UDT is used for monitoring</w:t>
      </w:r>
      <w:del w:id="0" w:author="Steve Cauduro" w:date="2020-03-18T15:54:00Z">
        <w:r w:rsidR="00A23940">
          <w:delText xml:space="preserve"> of</w:delText>
        </w:r>
      </w:del>
      <w:r w:rsidR="00A23940">
        <w:t xml:space="preserve"> analog signal rate of change and flatlines.  Both alarms function in a similar manner; </w:t>
      </w:r>
      <w:r w:rsidR="00992EE5">
        <w:t>an</w:t>
      </w:r>
      <w:r w:rsidR="00A23940">
        <w:t xml:space="preserve"> analog signal is sampled on a timed interval and compared to a setpoint.  A flatline alarm is generated if the sampled signal is less than the setpoint, i.e. the signal value has not changed by the expected amount over the sample time, indicating a problem with the process.  A Rate of Change (ROC) alarm is generated when the sampled signal exceeds the setpoint i.e. the signal value has changed more than would be expected in the sample time.</w:t>
      </w:r>
    </w:p>
    <w:p w14:paraId="67BB1695" w14:textId="77777777" w:rsidR="00AA6CCF" w:rsidRDefault="00AA6CCF" w:rsidP="00AA6CCF">
      <w:r>
        <w:rPr>
          <w:b/>
        </w:rPr>
        <w:t>Naming Convention</w:t>
      </w:r>
      <w:r>
        <w:t xml:space="preserve">: </w:t>
      </w:r>
      <w:r w:rsidR="00DC200D">
        <w:t xml:space="preserve"> Tags will generally use the first three fragments of the device, followed by D1 to indicate tolerance alarms e.g. BXXRES1D1.</w:t>
      </w:r>
    </w:p>
    <w:p w14:paraId="0F5E4F56" w14:textId="77777777" w:rsidR="00AA6CCF" w:rsidRDefault="00AA6CCF" w:rsidP="00AA6CCF">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A6CCF" w:rsidRPr="000A413D" w14:paraId="16F02571" w14:textId="77777777" w:rsidTr="000A413D">
        <w:trPr>
          <w:tblHeader/>
        </w:trPr>
        <w:tc>
          <w:tcPr>
            <w:tcW w:w="2564" w:type="dxa"/>
            <w:shd w:val="clear" w:color="auto" w:fill="auto"/>
          </w:tcPr>
          <w:p w14:paraId="30165DBA" w14:textId="77777777" w:rsidR="00AA6CCF" w:rsidRPr="000A413D" w:rsidRDefault="00AA6CCF" w:rsidP="000A413D">
            <w:pPr>
              <w:spacing w:after="0" w:line="240" w:lineRule="auto"/>
              <w:rPr>
                <w:b/>
              </w:rPr>
            </w:pPr>
            <w:r w:rsidRPr="000A413D">
              <w:rPr>
                <w:b/>
              </w:rPr>
              <w:t>UDT Member</w:t>
            </w:r>
          </w:p>
        </w:tc>
        <w:tc>
          <w:tcPr>
            <w:tcW w:w="2651" w:type="dxa"/>
            <w:shd w:val="clear" w:color="auto" w:fill="auto"/>
          </w:tcPr>
          <w:p w14:paraId="651666FC" w14:textId="77777777" w:rsidR="00AA6CCF" w:rsidRPr="000A413D" w:rsidRDefault="00AA6CCF" w:rsidP="000A413D">
            <w:pPr>
              <w:spacing w:after="0" w:line="240" w:lineRule="auto"/>
              <w:rPr>
                <w:b/>
              </w:rPr>
            </w:pPr>
            <w:r w:rsidRPr="000A413D">
              <w:rPr>
                <w:b/>
              </w:rPr>
              <w:t>Datatype</w:t>
            </w:r>
          </w:p>
        </w:tc>
        <w:tc>
          <w:tcPr>
            <w:tcW w:w="2395" w:type="dxa"/>
            <w:shd w:val="clear" w:color="auto" w:fill="auto"/>
          </w:tcPr>
          <w:p w14:paraId="2779B727" w14:textId="77777777" w:rsidR="00AA6CCF" w:rsidRPr="000A413D" w:rsidRDefault="00AA6CCF" w:rsidP="000A413D">
            <w:pPr>
              <w:spacing w:after="0" w:line="240" w:lineRule="auto"/>
              <w:rPr>
                <w:b/>
              </w:rPr>
            </w:pPr>
            <w:r w:rsidRPr="000A413D">
              <w:rPr>
                <w:b/>
              </w:rPr>
              <w:t>Description</w:t>
            </w:r>
          </w:p>
        </w:tc>
        <w:tc>
          <w:tcPr>
            <w:tcW w:w="2848" w:type="dxa"/>
            <w:shd w:val="clear" w:color="auto" w:fill="auto"/>
          </w:tcPr>
          <w:p w14:paraId="03741256" w14:textId="77777777" w:rsidR="00AA6CCF" w:rsidRPr="000A413D" w:rsidRDefault="00AA6CCF" w:rsidP="000A413D">
            <w:pPr>
              <w:spacing w:after="0" w:line="240" w:lineRule="auto"/>
              <w:rPr>
                <w:b/>
              </w:rPr>
            </w:pPr>
            <w:r w:rsidRPr="000A413D">
              <w:rPr>
                <w:b/>
              </w:rPr>
              <w:t>Usage</w:t>
            </w:r>
          </w:p>
        </w:tc>
      </w:tr>
      <w:tr w:rsidR="00AA6CCF" w:rsidRPr="000A413D" w14:paraId="37EBD674" w14:textId="77777777" w:rsidTr="000A413D">
        <w:trPr>
          <w:tblHeader/>
        </w:trPr>
        <w:tc>
          <w:tcPr>
            <w:tcW w:w="2564" w:type="dxa"/>
            <w:shd w:val="clear" w:color="auto" w:fill="auto"/>
          </w:tcPr>
          <w:p w14:paraId="15D91C5F" w14:textId="77777777" w:rsidR="00AA6CCF" w:rsidRPr="000A413D" w:rsidRDefault="00A23940" w:rsidP="000A413D">
            <w:pPr>
              <w:spacing w:after="0" w:line="240" w:lineRule="auto"/>
            </w:pPr>
            <w:r w:rsidRPr="000A413D">
              <w:t>ROC</w:t>
            </w:r>
          </w:p>
        </w:tc>
        <w:tc>
          <w:tcPr>
            <w:tcW w:w="2651" w:type="dxa"/>
            <w:shd w:val="clear" w:color="auto" w:fill="auto"/>
          </w:tcPr>
          <w:p w14:paraId="45222474" w14:textId="77777777" w:rsidR="00AA6CCF" w:rsidRPr="000A413D" w:rsidRDefault="00A23940" w:rsidP="000A413D">
            <w:pPr>
              <w:spacing w:after="0" w:line="240" w:lineRule="auto"/>
            </w:pPr>
            <w:r w:rsidRPr="000A413D">
              <w:t>Analog_Tolerance_</w:t>
            </w:r>
            <w:r w:rsidR="00992EE5" w:rsidRPr="000A413D">
              <w:t>v</w:t>
            </w:r>
            <w:r w:rsidRPr="000A413D">
              <w:t>1</w:t>
            </w:r>
          </w:p>
        </w:tc>
        <w:tc>
          <w:tcPr>
            <w:tcW w:w="2395" w:type="dxa"/>
            <w:shd w:val="clear" w:color="auto" w:fill="auto"/>
          </w:tcPr>
          <w:p w14:paraId="49DD5BF8" w14:textId="77777777" w:rsidR="00AA6CCF" w:rsidRPr="000A413D" w:rsidRDefault="00A23940" w:rsidP="000A413D">
            <w:pPr>
              <w:spacing w:after="0" w:line="240" w:lineRule="auto"/>
            </w:pPr>
            <w:r w:rsidRPr="000A413D">
              <w:t>Tolerance AOI</w:t>
            </w:r>
          </w:p>
        </w:tc>
        <w:tc>
          <w:tcPr>
            <w:tcW w:w="2848" w:type="dxa"/>
            <w:shd w:val="clear" w:color="auto" w:fill="auto"/>
          </w:tcPr>
          <w:p w14:paraId="4C1E0D2A" w14:textId="77777777" w:rsidR="00AA6CCF" w:rsidRPr="000A413D" w:rsidRDefault="00835942" w:rsidP="000A413D">
            <w:pPr>
              <w:spacing w:after="0" w:line="240" w:lineRule="auto"/>
            </w:pPr>
            <w:r w:rsidRPr="000A413D">
              <w:t>Used for ROC Alarms</w:t>
            </w:r>
          </w:p>
        </w:tc>
      </w:tr>
      <w:tr w:rsidR="00AA6CCF" w:rsidRPr="000A413D" w14:paraId="3D58AF95" w14:textId="77777777" w:rsidTr="000A413D">
        <w:trPr>
          <w:tblHeader/>
        </w:trPr>
        <w:tc>
          <w:tcPr>
            <w:tcW w:w="2564" w:type="dxa"/>
            <w:shd w:val="clear" w:color="auto" w:fill="auto"/>
          </w:tcPr>
          <w:p w14:paraId="6D8F03F1" w14:textId="77777777" w:rsidR="00AA6CCF" w:rsidRPr="000A413D" w:rsidRDefault="00835942" w:rsidP="000A413D">
            <w:pPr>
              <w:spacing w:after="0" w:line="240" w:lineRule="auto"/>
            </w:pPr>
            <w:r w:rsidRPr="000A413D">
              <w:t>FLATLINE</w:t>
            </w:r>
          </w:p>
        </w:tc>
        <w:tc>
          <w:tcPr>
            <w:tcW w:w="2651" w:type="dxa"/>
            <w:shd w:val="clear" w:color="auto" w:fill="auto"/>
          </w:tcPr>
          <w:p w14:paraId="229732A8" w14:textId="77777777" w:rsidR="00AA6CCF" w:rsidRPr="000A413D" w:rsidRDefault="00835942" w:rsidP="000A413D">
            <w:pPr>
              <w:spacing w:after="0" w:line="240" w:lineRule="auto"/>
            </w:pPr>
            <w:r w:rsidRPr="000A413D">
              <w:t>Analog_Tolerance_</w:t>
            </w:r>
            <w:r w:rsidR="00992EE5" w:rsidRPr="000A413D">
              <w:t>v</w:t>
            </w:r>
            <w:r w:rsidRPr="000A413D">
              <w:t>1</w:t>
            </w:r>
          </w:p>
        </w:tc>
        <w:tc>
          <w:tcPr>
            <w:tcW w:w="2395" w:type="dxa"/>
            <w:shd w:val="clear" w:color="auto" w:fill="auto"/>
          </w:tcPr>
          <w:p w14:paraId="1D7F257C" w14:textId="77777777" w:rsidR="00AA6CCF" w:rsidRPr="000A413D" w:rsidRDefault="00835942" w:rsidP="000A413D">
            <w:pPr>
              <w:spacing w:after="0" w:line="240" w:lineRule="auto"/>
            </w:pPr>
            <w:r w:rsidRPr="000A413D">
              <w:t>Tolerance AOI</w:t>
            </w:r>
          </w:p>
        </w:tc>
        <w:tc>
          <w:tcPr>
            <w:tcW w:w="2848" w:type="dxa"/>
            <w:shd w:val="clear" w:color="auto" w:fill="auto"/>
          </w:tcPr>
          <w:p w14:paraId="31CDC058" w14:textId="77777777" w:rsidR="00AA6CCF" w:rsidRPr="000A413D" w:rsidRDefault="00835942" w:rsidP="000A413D">
            <w:pPr>
              <w:spacing w:after="0" w:line="240" w:lineRule="auto"/>
            </w:pPr>
            <w:r w:rsidRPr="000A413D">
              <w:t>Used for Flatline Alarms</w:t>
            </w:r>
          </w:p>
        </w:tc>
      </w:tr>
      <w:tr w:rsidR="00AA6CCF" w:rsidRPr="000A413D" w14:paraId="1AA55477" w14:textId="77777777" w:rsidTr="000A413D">
        <w:trPr>
          <w:tblHeader/>
        </w:trPr>
        <w:tc>
          <w:tcPr>
            <w:tcW w:w="2564" w:type="dxa"/>
            <w:shd w:val="clear" w:color="auto" w:fill="auto"/>
          </w:tcPr>
          <w:p w14:paraId="0E54C923" w14:textId="77777777" w:rsidR="00AA6CCF" w:rsidRPr="000A413D" w:rsidRDefault="00835942" w:rsidP="000A413D">
            <w:pPr>
              <w:spacing w:after="0" w:line="240" w:lineRule="auto"/>
            </w:pPr>
            <w:r w:rsidRPr="000A413D">
              <w:t>RC_CT</w:t>
            </w:r>
          </w:p>
        </w:tc>
        <w:tc>
          <w:tcPr>
            <w:tcW w:w="2651" w:type="dxa"/>
            <w:shd w:val="clear" w:color="auto" w:fill="auto"/>
          </w:tcPr>
          <w:p w14:paraId="65B50DAB" w14:textId="77777777" w:rsidR="00AA6CCF" w:rsidRPr="000A413D" w:rsidRDefault="00835942" w:rsidP="000A413D">
            <w:pPr>
              <w:spacing w:after="0" w:line="240" w:lineRule="auto"/>
            </w:pPr>
            <w:r w:rsidRPr="000A413D">
              <w:t>REAL</w:t>
            </w:r>
          </w:p>
        </w:tc>
        <w:tc>
          <w:tcPr>
            <w:tcW w:w="2395" w:type="dxa"/>
            <w:shd w:val="clear" w:color="auto" w:fill="auto"/>
          </w:tcPr>
          <w:p w14:paraId="6DDA3DAC" w14:textId="77777777" w:rsidR="00AA6CCF" w:rsidRPr="000A413D" w:rsidRDefault="006243CA" w:rsidP="000A413D">
            <w:pPr>
              <w:spacing w:after="0" w:line="240" w:lineRule="auto"/>
            </w:pPr>
            <w:r w:rsidRPr="000A413D">
              <w:t>ROC Setpoint</w:t>
            </w:r>
          </w:p>
        </w:tc>
        <w:tc>
          <w:tcPr>
            <w:tcW w:w="2848" w:type="dxa"/>
            <w:shd w:val="clear" w:color="auto" w:fill="auto"/>
          </w:tcPr>
          <w:p w14:paraId="687CE68B" w14:textId="77777777" w:rsidR="00AA6CCF" w:rsidRPr="000A413D" w:rsidRDefault="006243CA" w:rsidP="000A413D">
            <w:pPr>
              <w:spacing w:after="0" w:line="240" w:lineRule="auto"/>
            </w:pPr>
            <w:r w:rsidRPr="000A413D">
              <w:t>Used on HMI</w:t>
            </w:r>
          </w:p>
        </w:tc>
      </w:tr>
      <w:tr w:rsidR="00AA6CCF" w:rsidRPr="000A413D" w14:paraId="49B8207F" w14:textId="77777777" w:rsidTr="000A413D">
        <w:trPr>
          <w:tblHeader/>
        </w:trPr>
        <w:tc>
          <w:tcPr>
            <w:tcW w:w="2564" w:type="dxa"/>
            <w:shd w:val="clear" w:color="auto" w:fill="auto"/>
          </w:tcPr>
          <w:p w14:paraId="53A61745" w14:textId="77777777" w:rsidR="00AA6CCF" w:rsidRPr="000A413D" w:rsidRDefault="00835942" w:rsidP="000A413D">
            <w:pPr>
              <w:spacing w:after="0" w:line="240" w:lineRule="auto"/>
            </w:pPr>
            <w:r w:rsidRPr="000A413D">
              <w:t>LW_CT</w:t>
            </w:r>
          </w:p>
        </w:tc>
        <w:tc>
          <w:tcPr>
            <w:tcW w:w="2651" w:type="dxa"/>
            <w:shd w:val="clear" w:color="auto" w:fill="auto"/>
          </w:tcPr>
          <w:p w14:paraId="25D79B31" w14:textId="77777777" w:rsidR="00AA6CCF" w:rsidRPr="000A413D" w:rsidRDefault="00835942" w:rsidP="000A413D">
            <w:pPr>
              <w:spacing w:after="0" w:line="240" w:lineRule="auto"/>
            </w:pPr>
            <w:r w:rsidRPr="000A413D">
              <w:t>REAL</w:t>
            </w:r>
          </w:p>
        </w:tc>
        <w:tc>
          <w:tcPr>
            <w:tcW w:w="2395" w:type="dxa"/>
            <w:shd w:val="clear" w:color="auto" w:fill="auto"/>
          </w:tcPr>
          <w:p w14:paraId="5B697A92" w14:textId="77777777" w:rsidR="00AA6CCF" w:rsidRPr="000A413D" w:rsidRDefault="006243CA" w:rsidP="000A413D">
            <w:pPr>
              <w:spacing w:after="0" w:line="240" w:lineRule="auto"/>
            </w:pPr>
            <w:r w:rsidRPr="000A413D">
              <w:t>Flatline Setpoint</w:t>
            </w:r>
          </w:p>
        </w:tc>
        <w:tc>
          <w:tcPr>
            <w:tcW w:w="2848" w:type="dxa"/>
            <w:shd w:val="clear" w:color="auto" w:fill="auto"/>
          </w:tcPr>
          <w:p w14:paraId="78900FB9" w14:textId="77777777" w:rsidR="00AA6CCF" w:rsidRPr="000A413D" w:rsidRDefault="006243CA" w:rsidP="000A413D">
            <w:pPr>
              <w:spacing w:after="0" w:line="240" w:lineRule="auto"/>
            </w:pPr>
            <w:r w:rsidRPr="000A413D">
              <w:t>Used on HMI</w:t>
            </w:r>
          </w:p>
        </w:tc>
      </w:tr>
      <w:tr w:rsidR="00AA6CCF" w:rsidRPr="000A413D" w14:paraId="3E54A017" w14:textId="77777777" w:rsidTr="000A413D">
        <w:trPr>
          <w:tblHeader/>
        </w:trPr>
        <w:tc>
          <w:tcPr>
            <w:tcW w:w="2564" w:type="dxa"/>
            <w:shd w:val="clear" w:color="auto" w:fill="auto"/>
          </w:tcPr>
          <w:p w14:paraId="37C37E61" w14:textId="77777777" w:rsidR="00AA6CCF" w:rsidRPr="000A413D" w:rsidRDefault="00835942" w:rsidP="000A413D">
            <w:pPr>
              <w:spacing w:after="0" w:line="240" w:lineRule="auto"/>
            </w:pPr>
            <w:r w:rsidRPr="000A413D">
              <w:t>TP_RC</w:t>
            </w:r>
          </w:p>
        </w:tc>
        <w:tc>
          <w:tcPr>
            <w:tcW w:w="2651" w:type="dxa"/>
            <w:shd w:val="clear" w:color="auto" w:fill="auto"/>
          </w:tcPr>
          <w:p w14:paraId="61D42BB3" w14:textId="77777777" w:rsidR="00AA6CCF" w:rsidRPr="000A413D" w:rsidRDefault="00835942" w:rsidP="000A413D">
            <w:pPr>
              <w:spacing w:after="0" w:line="240" w:lineRule="auto"/>
            </w:pPr>
            <w:r w:rsidRPr="000A413D">
              <w:t>REAL</w:t>
            </w:r>
          </w:p>
        </w:tc>
        <w:tc>
          <w:tcPr>
            <w:tcW w:w="2395" w:type="dxa"/>
            <w:shd w:val="clear" w:color="auto" w:fill="auto"/>
          </w:tcPr>
          <w:p w14:paraId="239D516A" w14:textId="77777777" w:rsidR="00AA6CCF" w:rsidRPr="000A413D" w:rsidRDefault="006243CA" w:rsidP="000A413D">
            <w:pPr>
              <w:spacing w:after="0" w:line="240" w:lineRule="auto"/>
            </w:pPr>
            <w:r w:rsidRPr="000A413D">
              <w:t>ROC Sample Rate (mins)</w:t>
            </w:r>
          </w:p>
        </w:tc>
        <w:tc>
          <w:tcPr>
            <w:tcW w:w="2848" w:type="dxa"/>
            <w:shd w:val="clear" w:color="auto" w:fill="auto"/>
          </w:tcPr>
          <w:p w14:paraId="65490BC0" w14:textId="77777777" w:rsidR="00AA6CCF" w:rsidRPr="000A413D" w:rsidRDefault="006243CA" w:rsidP="000A413D">
            <w:pPr>
              <w:spacing w:after="0" w:line="240" w:lineRule="auto"/>
            </w:pPr>
            <w:r w:rsidRPr="000A413D">
              <w:t>Used on HMI</w:t>
            </w:r>
          </w:p>
        </w:tc>
      </w:tr>
      <w:tr w:rsidR="00835942" w:rsidRPr="000A413D" w14:paraId="7FC8E4EC" w14:textId="77777777" w:rsidTr="000A413D">
        <w:trPr>
          <w:tblHeader/>
        </w:trPr>
        <w:tc>
          <w:tcPr>
            <w:tcW w:w="2564" w:type="dxa"/>
            <w:shd w:val="clear" w:color="auto" w:fill="auto"/>
          </w:tcPr>
          <w:p w14:paraId="4F8E55F1" w14:textId="77777777" w:rsidR="00835942" w:rsidRPr="000A413D" w:rsidRDefault="00835942" w:rsidP="000A413D">
            <w:pPr>
              <w:spacing w:after="0" w:line="240" w:lineRule="auto"/>
            </w:pPr>
            <w:r w:rsidRPr="000A413D">
              <w:t>TP_LW</w:t>
            </w:r>
          </w:p>
        </w:tc>
        <w:tc>
          <w:tcPr>
            <w:tcW w:w="2651" w:type="dxa"/>
            <w:shd w:val="clear" w:color="auto" w:fill="auto"/>
          </w:tcPr>
          <w:p w14:paraId="2283D23F" w14:textId="77777777" w:rsidR="00835942" w:rsidRPr="000A413D" w:rsidRDefault="00835942" w:rsidP="000A413D">
            <w:pPr>
              <w:spacing w:after="0" w:line="240" w:lineRule="auto"/>
            </w:pPr>
            <w:r w:rsidRPr="000A413D">
              <w:t>REAL</w:t>
            </w:r>
          </w:p>
        </w:tc>
        <w:tc>
          <w:tcPr>
            <w:tcW w:w="2395" w:type="dxa"/>
            <w:shd w:val="clear" w:color="auto" w:fill="auto"/>
          </w:tcPr>
          <w:p w14:paraId="3625909B" w14:textId="77777777" w:rsidR="00835942" w:rsidRPr="000A413D" w:rsidRDefault="006243CA" w:rsidP="000A413D">
            <w:pPr>
              <w:spacing w:after="0" w:line="240" w:lineRule="auto"/>
            </w:pPr>
            <w:r w:rsidRPr="000A413D">
              <w:t>Flatline Sample Rate (mins)</w:t>
            </w:r>
          </w:p>
        </w:tc>
        <w:tc>
          <w:tcPr>
            <w:tcW w:w="2848" w:type="dxa"/>
            <w:shd w:val="clear" w:color="auto" w:fill="auto"/>
          </w:tcPr>
          <w:p w14:paraId="5A295C5B" w14:textId="77777777" w:rsidR="00835942" w:rsidRPr="000A413D" w:rsidRDefault="006243CA" w:rsidP="000A413D">
            <w:pPr>
              <w:spacing w:after="0" w:line="240" w:lineRule="auto"/>
            </w:pPr>
            <w:r w:rsidRPr="000A413D">
              <w:t>Used on HMI</w:t>
            </w:r>
          </w:p>
        </w:tc>
      </w:tr>
      <w:tr w:rsidR="00835942" w:rsidRPr="000A413D" w14:paraId="6DD8F018" w14:textId="77777777" w:rsidTr="000A413D">
        <w:trPr>
          <w:tblHeader/>
        </w:trPr>
        <w:tc>
          <w:tcPr>
            <w:tcW w:w="2564" w:type="dxa"/>
            <w:shd w:val="clear" w:color="auto" w:fill="auto"/>
          </w:tcPr>
          <w:p w14:paraId="59033814" w14:textId="77777777" w:rsidR="00835942" w:rsidRPr="000A413D" w:rsidRDefault="00835942" w:rsidP="000A413D">
            <w:pPr>
              <w:spacing w:after="0" w:line="240" w:lineRule="auto"/>
            </w:pPr>
            <w:r w:rsidRPr="000A413D">
              <w:t>DA_RC</w:t>
            </w:r>
          </w:p>
        </w:tc>
        <w:tc>
          <w:tcPr>
            <w:tcW w:w="2651" w:type="dxa"/>
            <w:shd w:val="clear" w:color="auto" w:fill="auto"/>
          </w:tcPr>
          <w:p w14:paraId="6B8B4B54" w14:textId="77777777" w:rsidR="00835942" w:rsidRPr="000A413D" w:rsidRDefault="00835942" w:rsidP="000A413D">
            <w:pPr>
              <w:spacing w:after="0" w:line="240" w:lineRule="auto"/>
            </w:pPr>
            <w:r w:rsidRPr="000A413D">
              <w:t>BOOL</w:t>
            </w:r>
          </w:p>
        </w:tc>
        <w:tc>
          <w:tcPr>
            <w:tcW w:w="2395" w:type="dxa"/>
            <w:shd w:val="clear" w:color="auto" w:fill="auto"/>
          </w:tcPr>
          <w:p w14:paraId="59D5BD37" w14:textId="77777777" w:rsidR="00835942" w:rsidRPr="000A413D" w:rsidRDefault="006243CA" w:rsidP="000A413D">
            <w:pPr>
              <w:spacing w:after="0" w:line="240" w:lineRule="auto"/>
            </w:pPr>
            <w:r w:rsidRPr="000A413D">
              <w:t>ROC Alarm</w:t>
            </w:r>
          </w:p>
        </w:tc>
        <w:tc>
          <w:tcPr>
            <w:tcW w:w="2848" w:type="dxa"/>
            <w:shd w:val="clear" w:color="auto" w:fill="auto"/>
          </w:tcPr>
          <w:p w14:paraId="77C8CFCD" w14:textId="77777777" w:rsidR="00835942" w:rsidRPr="000A413D" w:rsidRDefault="006243CA" w:rsidP="000A413D">
            <w:pPr>
              <w:spacing w:after="0" w:line="240" w:lineRule="auto"/>
            </w:pPr>
            <w:r w:rsidRPr="000A413D">
              <w:t>Used on HMI</w:t>
            </w:r>
          </w:p>
        </w:tc>
      </w:tr>
      <w:tr w:rsidR="00835942" w:rsidRPr="000A413D" w14:paraId="38F69AA9" w14:textId="77777777" w:rsidTr="000A413D">
        <w:trPr>
          <w:tblHeader/>
        </w:trPr>
        <w:tc>
          <w:tcPr>
            <w:tcW w:w="2564" w:type="dxa"/>
            <w:shd w:val="clear" w:color="auto" w:fill="auto"/>
          </w:tcPr>
          <w:p w14:paraId="367FB60A" w14:textId="77777777" w:rsidR="00835942" w:rsidRPr="000A413D" w:rsidRDefault="00835942" w:rsidP="000A413D">
            <w:pPr>
              <w:spacing w:after="0" w:line="240" w:lineRule="auto"/>
            </w:pPr>
            <w:r w:rsidRPr="000A413D">
              <w:t>DA_LW</w:t>
            </w:r>
          </w:p>
        </w:tc>
        <w:tc>
          <w:tcPr>
            <w:tcW w:w="2651" w:type="dxa"/>
            <w:shd w:val="clear" w:color="auto" w:fill="auto"/>
          </w:tcPr>
          <w:p w14:paraId="5C777812" w14:textId="77777777" w:rsidR="00835942" w:rsidRPr="000A413D" w:rsidRDefault="00835942" w:rsidP="000A413D">
            <w:pPr>
              <w:spacing w:after="0" w:line="240" w:lineRule="auto"/>
            </w:pPr>
            <w:r w:rsidRPr="000A413D">
              <w:t>BOOL</w:t>
            </w:r>
          </w:p>
        </w:tc>
        <w:tc>
          <w:tcPr>
            <w:tcW w:w="2395" w:type="dxa"/>
            <w:shd w:val="clear" w:color="auto" w:fill="auto"/>
          </w:tcPr>
          <w:p w14:paraId="6E462D97" w14:textId="77777777" w:rsidR="00835942" w:rsidRPr="000A413D" w:rsidRDefault="006243CA" w:rsidP="000A413D">
            <w:pPr>
              <w:spacing w:after="0" w:line="240" w:lineRule="auto"/>
            </w:pPr>
            <w:r w:rsidRPr="000A413D">
              <w:t>Flatline Alarm</w:t>
            </w:r>
          </w:p>
        </w:tc>
        <w:tc>
          <w:tcPr>
            <w:tcW w:w="2848" w:type="dxa"/>
            <w:shd w:val="clear" w:color="auto" w:fill="auto"/>
          </w:tcPr>
          <w:p w14:paraId="154FFF02" w14:textId="77777777" w:rsidR="00835942" w:rsidRPr="000A413D" w:rsidRDefault="006243CA" w:rsidP="000A413D">
            <w:pPr>
              <w:spacing w:after="0" w:line="240" w:lineRule="auto"/>
            </w:pPr>
            <w:r w:rsidRPr="000A413D">
              <w:t>Used on HMI</w:t>
            </w:r>
          </w:p>
        </w:tc>
      </w:tr>
      <w:tr w:rsidR="00835942" w:rsidRPr="000A413D" w14:paraId="1D5970D0" w14:textId="77777777" w:rsidTr="000A413D">
        <w:trPr>
          <w:tblHeader/>
        </w:trPr>
        <w:tc>
          <w:tcPr>
            <w:tcW w:w="2564" w:type="dxa"/>
            <w:shd w:val="clear" w:color="auto" w:fill="auto"/>
          </w:tcPr>
          <w:p w14:paraId="6798224E" w14:textId="77777777" w:rsidR="00835942" w:rsidRPr="000A413D" w:rsidRDefault="00835942" w:rsidP="000A413D">
            <w:pPr>
              <w:spacing w:after="0" w:line="240" w:lineRule="auto"/>
            </w:pPr>
            <w:r w:rsidRPr="000A413D">
              <w:t>PB_RC</w:t>
            </w:r>
          </w:p>
        </w:tc>
        <w:tc>
          <w:tcPr>
            <w:tcW w:w="2651" w:type="dxa"/>
            <w:shd w:val="clear" w:color="auto" w:fill="auto"/>
          </w:tcPr>
          <w:p w14:paraId="5268ED2A" w14:textId="77777777" w:rsidR="00835942" w:rsidRPr="000A413D" w:rsidRDefault="00835942" w:rsidP="000A413D">
            <w:pPr>
              <w:spacing w:after="0" w:line="240" w:lineRule="auto"/>
            </w:pPr>
            <w:r w:rsidRPr="000A413D">
              <w:t>PB_EN_RA_DLR_1_2</w:t>
            </w:r>
          </w:p>
        </w:tc>
        <w:tc>
          <w:tcPr>
            <w:tcW w:w="2395" w:type="dxa"/>
            <w:shd w:val="clear" w:color="auto" w:fill="auto"/>
          </w:tcPr>
          <w:p w14:paraId="1E5F5481" w14:textId="77777777" w:rsidR="00835942" w:rsidRPr="000A413D" w:rsidRDefault="006243CA" w:rsidP="000A413D">
            <w:pPr>
              <w:spacing w:after="0" w:line="240" w:lineRule="auto"/>
            </w:pPr>
            <w:r w:rsidRPr="000A413D">
              <w:t>ROC Alarm Enables</w:t>
            </w:r>
          </w:p>
        </w:tc>
        <w:tc>
          <w:tcPr>
            <w:tcW w:w="2848" w:type="dxa"/>
            <w:shd w:val="clear" w:color="auto" w:fill="auto"/>
          </w:tcPr>
          <w:p w14:paraId="4A399016" w14:textId="77777777" w:rsidR="00835942" w:rsidRPr="000A413D" w:rsidRDefault="006243CA" w:rsidP="000A413D">
            <w:pPr>
              <w:spacing w:after="0" w:line="240" w:lineRule="auto"/>
            </w:pPr>
            <w:r w:rsidRPr="000A413D">
              <w:t>Used on HMI</w:t>
            </w:r>
          </w:p>
        </w:tc>
      </w:tr>
      <w:tr w:rsidR="00835942" w:rsidRPr="000A413D" w14:paraId="74B8F476" w14:textId="77777777" w:rsidTr="000A413D">
        <w:trPr>
          <w:tblHeader/>
        </w:trPr>
        <w:tc>
          <w:tcPr>
            <w:tcW w:w="2564" w:type="dxa"/>
            <w:shd w:val="clear" w:color="auto" w:fill="auto"/>
          </w:tcPr>
          <w:p w14:paraId="0B49A6B8" w14:textId="77777777" w:rsidR="00835942" w:rsidRPr="000A413D" w:rsidRDefault="00835942" w:rsidP="000A413D">
            <w:pPr>
              <w:spacing w:after="0" w:line="240" w:lineRule="auto"/>
            </w:pPr>
            <w:r w:rsidRPr="000A413D">
              <w:t>PB_LW</w:t>
            </w:r>
          </w:p>
        </w:tc>
        <w:tc>
          <w:tcPr>
            <w:tcW w:w="2651" w:type="dxa"/>
            <w:shd w:val="clear" w:color="auto" w:fill="auto"/>
          </w:tcPr>
          <w:p w14:paraId="238D9B71" w14:textId="77777777" w:rsidR="00835942" w:rsidRPr="000A413D" w:rsidRDefault="00835942" w:rsidP="000A413D">
            <w:pPr>
              <w:spacing w:after="0" w:line="240" w:lineRule="auto"/>
            </w:pPr>
            <w:r w:rsidRPr="000A413D">
              <w:t>PB_EN_RA_DLR_1_2</w:t>
            </w:r>
          </w:p>
        </w:tc>
        <w:tc>
          <w:tcPr>
            <w:tcW w:w="2395" w:type="dxa"/>
            <w:shd w:val="clear" w:color="auto" w:fill="auto"/>
          </w:tcPr>
          <w:p w14:paraId="0A90F32E" w14:textId="77777777" w:rsidR="00835942" w:rsidRPr="000A413D" w:rsidRDefault="006243CA" w:rsidP="000A413D">
            <w:pPr>
              <w:spacing w:after="0" w:line="240" w:lineRule="auto"/>
            </w:pPr>
            <w:r w:rsidRPr="000A413D">
              <w:t>Flat Line Alarm Enables</w:t>
            </w:r>
          </w:p>
        </w:tc>
        <w:tc>
          <w:tcPr>
            <w:tcW w:w="2848" w:type="dxa"/>
            <w:shd w:val="clear" w:color="auto" w:fill="auto"/>
          </w:tcPr>
          <w:p w14:paraId="75CDD6DE" w14:textId="77777777" w:rsidR="00835942" w:rsidRPr="000A413D" w:rsidRDefault="006243CA" w:rsidP="000A413D">
            <w:pPr>
              <w:spacing w:after="0" w:line="240" w:lineRule="auto"/>
            </w:pPr>
            <w:r w:rsidRPr="000A413D">
              <w:t>Used on HMI</w:t>
            </w:r>
          </w:p>
        </w:tc>
      </w:tr>
    </w:tbl>
    <w:p w14:paraId="76874FC5" w14:textId="77777777" w:rsidR="00AA6CCF" w:rsidRDefault="00AA6CCF" w:rsidP="00AA6CCF"/>
    <w:p w14:paraId="400C30FA" w14:textId="77777777" w:rsidR="006243CA" w:rsidRDefault="006243CA" w:rsidP="00AA6CCF">
      <w:pPr>
        <w:rPr>
          <w:b/>
        </w:rPr>
      </w:pPr>
    </w:p>
    <w:p w14:paraId="2EBFBCC4" w14:textId="77777777" w:rsidR="00DC200D" w:rsidRDefault="00DC200D" w:rsidP="00AA6CCF">
      <w:pPr>
        <w:rPr>
          <w:b/>
        </w:rPr>
      </w:pPr>
    </w:p>
    <w:p w14:paraId="0CB96BCB" w14:textId="77777777" w:rsidR="00AA6CCF" w:rsidRPr="00AA6CCF" w:rsidRDefault="00AA6CCF" w:rsidP="00AA6CCF">
      <w:pPr>
        <w:rPr>
          <w:b/>
        </w:rPr>
      </w:pPr>
      <w:r>
        <w:rPr>
          <w:b/>
        </w:rPr>
        <w:lastRenderedPageBreak/>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AA6CCF" w:rsidRPr="000A413D" w14:paraId="02700246" w14:textId="77777777" w:rsidTr="000A413D">
        <w:trPr>
          <w:tblHeader/>
        </w:trPr>
        <w:tc>
          <w:tcPr>
            <w:tcW w:w="2256" w:type="dxa"/>
            <w:shd w:val="clear" w:color="auto" w:fill="auto"/>
          </w:tcPr>
          <w:p w14:paraId="40691440" w14:textId="77777777" w:rsidR="00AA6CCF" w:rsidRPr="000A413D" w:rsidRDefault="00AA6CCF" w:rsidP="000A413D">
            <w:pPr>
              <w:spacing w:after="0" w:line="240" w:lineRule="auto"/>
              <w:rPr>
                <w:b/>
              </w:rPr>
            </w:pPr>
            <w:r w:rsidRPr="000A413D">
              <w:rPr>
                <w:b/>
              </w:rPr>
              <w:t>AOI Parameter</w:t>
            </w:r>
          </w:p>
        </w:tc>
        <w:tc>
          <w:tcPr>
            <w:tcW w:w="1414" w:type="dxa"/>
            <w:shd w:val="clear" w:color="auto" w:fill="auto"/>
          </w:tcPr>
          <w:p w14:paraId="1A3ABC5C" w14:textId="77777777" w:rsidR="00AA6CCF" w:rsidRPr="000A413D" w:rsidRDefault="00AA6CCF" w:rsidP="000A413D">
            <w:pPr>
              <w:spacing w:after="0" w:line="240" w:lineRule="auto"/>
              <w:rPr>
                <w:b/>
              </w:rPr>
            </w:pPr>
            <w:r w:rsidRPr="000A413D">
              <w:rPr>
                <w:b/>
              </w:rPr>
              <w:t>Requirement</w:t>
            </w:r>
          </w:p>
        </w:tc>
        <w:tc>
          <w:tcPr>
            <w:tcW w:w="3531" w:type="dxa"/>
            <w:shd w:val="clear" w:color="auto" w:fill="auto"/>
          </w:tcPr>
          <w:p w14:paraId="5A58D87B" w14:textId="77777777" w:rsidR="00AA6CCF" w:rsidRPr="000A413D" w:rsidRDefault="00AA6CCF" w:rsidP="000A413D">
            <w:pPr>
              <w:spacing w:after="0" w:line="240" w:lineRule="auto"/>
              <w:rPr>
                <w:b/>
              </w:rPr>
            </w:pPr>
            <w:r w:rsidRPr="000A413D">
              <w:rPr>
                <w:b/>
              </w:rPr>
              <w:t>Default Value</w:t>
            </w:r>
          </w:p>
        </w:tc>
        <w:tc>
          <w:tcPr>
            <w:tcW w:w="1817" w:type="dxa"/>
            <w:shd w:val="clear" w:color="auto" w:fill="auto"/>
          </w:tcPr>
          <w:p w14:paraId="1D75D654" w14:textId="77777777" w:rsidR="00AA6CCF" w:rsidRPr="000A413D" w:rsidRDefault="00AA6CCF" w:rsidP="000A413D">
            <w:pPr>
              <w:spacing w:after="0" w:line="240" w:lineRule="auto"/>
              <w:rPr>
                <w:b/>
              </w:rPr>
            </w:pPr>
            <w:r w:rsidRPr="000A413D">
              <w:rPr>
                <w:b/>
              </w:rPr>
              <w:t>Description</w:t>
            </w:r>
          </w:p>
        </w:tc>
        <w:tc>
          <w:tcPr>
            <w:tcW w:w="3510" w:type="dxa"/>
            <w:shd w:val="clear" w:color="auto" w:fill="auto"/>
          </w:tcPr>
          <w:p w14:paraId="4CAC20B8" w14:textId="77777777" w:rsidR="00AA6CCF" w:rsidRPr="000A413D" w:rsidRDefault="00AA6CCF" w:rsidP="000A413D">
            <w:pPr>
              <w:spacing w:after="0" w:line="240" w:lineRule="auto"/>
              <w:rPr>
                <w:b/>
              </w:rPr>
            </w:pPr>
            <w:r w:rsidRPr="000A413D">
              <w:rPr>
                <w:b/>
              </w:rPr>
              <w:t>Implementation Guideline</w:t>
            </w:r>
          </w:p>
        </w:tc>
      </w:tr>
      <w:tr w:rsidR="00AA6CCF" w:rsidRPr="000A413D" w14:paraId="1E3D4E44" w14:textId="77777777" w:rsidTr="000A413D">
        <w:trPr>
          <w:tblHeader/>
        </w:trPr>
        <w:tc>
          <w:tcPr>
            <w:tcW w:w="2256" w:type="dxa"/>
            <w:shd w:val="clear" w:color="auto" w:fill="auto"/>
          </w:tcPr>
          <w:p w14:paraId="1E13D93A" w14:textId="77777777" w:rsidR="00AA6CCF" w:rsidRPr="000A413D" w:rsidRDefault="006243CA" w:rsidP="000A413D">
            <w:pPr>
              <w:spacing w:after="0" w:line="240" w:lineRule="auto"/>
            </w:pPr>
            <w:r w:rsidRPr="000A413D">
              <w:t>Analog_Tolerance_V1</w:t>
            </w:r>
          </w:p>
        </w:tc>
        <w:tc>
          <w:tcPr>
            <w:tcW w:w="1414" w:type="dxa"/>
            <w:shd w:val="clear" w:color="auto" w:fill="auto"/>
          </w:tcPr>
          <w:p w14:paraId="7A813679" w14:textId="77777777" w:rsidR="00AA6CCF" w:rsidRPr="000A413D" w:rsidRDefault="006243CA" w:rsidP="000A413D">
            <w:pPr>
              <w:spacing w:after="0" w:line="240" w:lineRule="auto"/>
            </w:pPr>
            <w:r w:rsidRPr="000A413D">
              <w:t>Mandatory</w:t>
            </w:r>
          </w:p>
        </w:tc>
        <w:tc>
          <w:tcPr>
            <w:tcW w:w="3531" w:type="dxa"/>
            <w:shd w:val="clear" w:color="auto" w:fill="auto"/>
          </w:tcPr>
          <w:p w14:paraId="4A13BDD6" w14:textId="77777777" w:rsidR="00AA6CCF" w:rsidRPr="000A413D" w:rsidRDefault="006243CA" w:rsidP="000A413D">
            <w:pPr>
              <w:spacing w:after="0" w:line="240" w:lineRule="auto"/>
              <w:ind w:left="720" w:hanging="720"/>
            </w:pPr>
            <w:proofErr w:type="spellStart"/>
            <w:r w:rsidRPr="000A413D">
              <w:rPr>
                <w:i/>
              </w:rPr>
              <w:t>Tagname.</w:t>
            </w:r>
            <w:r w:rsidRPr="000A413D">
              <w:t>ROC</w:t>
            </w:r>
            <w:proofErr w:type="spellEnd"/>
            <w:r w:rsidRPr="000A413D">
              <w:t xml:space="preserve"> or </w:t>
            </w:r>
            <w:proofErr w:type="spellStart"/>
            <w:r w:rsidRPr="000A413D">
              <w:rPr>
                <w:i/>
              </w:rPr>
              <w:t>Tagname.</w:t>
            </w:r>
            <w:r w:rsidRPr="000A413D">
              <w:t>Flatline</w:t>
            </w:r>
            <w:proofErr w:type="spellEnd"/>
          </w:p>
        </w:tc>
        <w:tc>
          <w:tcPr>
            <w:tcW w:w="1817" w:type="dxa"/>
            <w:shd w:val="clear" w:color="auto" w:fill="auto"/>
          </w:tcPr>
          <w:p w14:paraId="72669A93" w14:textId="77777777" w:rsidR="00AA6CCF" w:rsidRPr="000A413D" w:rsidRDefault="006243CA" w:rsidP="000A413D">
            <w:pPr>
              <w:spacing w:after="0" w:line="240" w:lineRule="auto"/>
            </w:pPr>
            <w:r w:rsidRPr="000A413D">
              <w:t>AOI</w:t>
            </w:r>
          </w:p>
        </w:tc>
        <w:tc>
          <w:tcPr>
            <w:tcW w:w="3510" w:type="dxa"/>
            <w:shd w:val="clear" w:color="auto" w:fill="auto"/>
          </w:tcPr>
          <w:p w14:paraId="6544DF74" w14:textId="77777777" w:rsidR="00AA6CCF" w:rsidRPr="000A413D" w:rsidRDefault="006243CA" w:rsidP="000A413D">
            <w:pPr>
              <w:spacing w:after="0" w:line="240" w:lineRule="auto"/>
            </w:pPr>
            <w:r w:rsidRPr="000A413D">
              <w:t>Implement as appropriate to the alarm being monitored</w:t>
            </w:r>
          </w:p>
        </w:tc>
      </w:tr>
      <w:tr w:rsidR="00AA6CCF" w:rsidRPr="000A413D" w14:paraId="33EA3E45" w14:textId="77777777" w:rsidTr="000A413D">
        <w:trPr>
          <w:tblHeader/>
        </w:trPr>
        <w:tc>
          <w:tcPr>
            <w:tcW w:w="2256" w:type="dxa"/>
            <w:shd w:val="clear" w:color="auto" w:fill="auto"/>
          </w:tcPr>
          <w:p w14:paraId="30F05A79" w14:textId="77777777" w:rsidR="00AA6CCF" w:rsidRPr="000A413D" w:rsidRDefault="006243CA" w:rsidP="000A413D">
            <w:pPr>
              <w:spacing w:after="0" w:line="240" w:lineRule="auto"/>
            </w:pPr>
            <w:proofErr w:type="spellStart"/>
            <w:r w:rsidRPr="000A413D">
              <w:t>Alarm_Config</w:t>
            </w:r>
            <w:proofErr w:type="spellEnd"/>
          </w:p>
        </w:tc>
        <w:tc>
          <w:tcPr>
            <w:tcW w:w="1414" w:type="dxa"/>
            <w:shd w:val="clear" w:color="auto" w:fill="auto"/>
          </w:tcPr>
          <w:p w14:paraId="0FCBB0A6" w14:textId="77777777" w:rsidR="00AA6CCF" w:rsidRPr="000A413D" w:rsidRDefault="006243CA" w:rsidP="000A413D">
            <w:pPr>
              <w:spacing w:after="0" w:line="240" w:lineRule="auto"/>
            </w:pPr>
            <w:r w:rsidRPr="000A413D">
              <w:t>Optional</w:t>
            </w:r>
          </w:p>
        </w:tc>
        <w:tc>
          <w:tcPr>
            <w:tcW w:w="3531" w:type="dxa"/>
            <w:shd w:val="clear" w:color="auto" w:fill="auto"/>
          </w:tcPr>
          <w:p w14:paraId="144477DF" w14:textId="77777777" w:rsidR="00AA6CCF" w:rsidRPr="000A413D" w:rsidRDefault="006243CA" w:rsidP="000A413D">
            <w:pPr>
              <w:spacing w:after="0" w:line="240" w:lineRule="auto"/>
            </w:pPr>
            <w:proofErr w:type="spellStart"/>
            <w:r w:rsidRPr="000A413D">
              <w:rPr>
                <w:i/>
              </w:rPr>
              <w:t>Tagname</w:t>
            </w:r>
            <w:r w:rsidRPr="000A413D">
              <w:t>.ADDON.Alarm_Config</w:t>
            </w:r>
            <w:proofErr w:type="spellEnd"/>
          </w:p>
        </w:tc>
        <w:tc>
          <w:tcPr>
            <w:tcW w:w="1817" w:type="dxa"/>
            <w:shd w:val="clear" w:color="auto" w:fill="auto"/>
          </w:tcPr>
          <w:p w14:paraId="21B755E5" w14:textId="77777777" w:rsidR="00AA6CCF" w:rsidRPr="000A413D" w:rsidRDefault="006243CA" w:rsidP="000A413D">
            <w:pPr>
              <w:spacing w:after="0" w:line="240" w:lineRule="auto"/>
            </w:pPr>
            <w:r w:rsidRPr="000A413D">
              <w:t>Configuration bit for ROC or Flatline Alarm Generation</w:t>
            </w:r>
          </w:p>
        </w:tc>
        <w:tc>
          <w:tcPr>
            <w:tcW w:w="3510" w:type="dxa"/>
            <w:shd w:val="clear" w:color="auto" w:fill="auto"/>
          </w:tcPr>
          <w:p w14:paraId="1166E84B" w14:textId="77777777" w:rsidR="00AA6CCF" w:rsidRPr="000A413D" w:rsidRDefault="006243CA" w:rsidP="000A413D">
            <w:pPr>
              <w:spacing w:after="0" w:line="240" w:lineRule="auto"/>
            </w:pPr>
            <w:r w:rsidRPr="000A413D">
              <w:t>Set to 0 for Flatline Alarms.  Set to 1 for Rate of Change Alarms.</w:t>
            </w:r>
          </w:p>
        </w:tc>
      </w:tr>
      <w:tr w:rsidR="00AA6CCF" w:rsidRPr="000A413D" w14:paraId="03E56DBF" w14:textId="77777777" w:rsidTr="000A413D">
        <w:trPr>
          <w:tblHeader/>
        </w:trPr>
        <w:tc>
          <w:tcPr>
            <w:tcW w:w="2256" w:type="dxa"/>
            <w:shd w:val="clear" w:color="auto" w:fill="auto"/>
          </w:tcPr>
          <w:p w14:paraId="3C63994F" w14:textId="77777777" w:rsidR="00AA6CCF" w:rsidRPr="000A413D" w:rsidRDefault="006243CA" w:rsidP="000A413D">
            <w:pPr>
              <w:spacing w:after="0" w:line="240" w:lineRule="auto"/>
            </w:pPr>
            <w:proofErr w:type="spellStart"/>
            <w:r w:rsidRPr="000A413D">
              <w:t>Scaled_CV_Value</w:t>
            </w:r>
            <w:proofErr w:type="spellEnd"/>
          </w:p>
        </w:tc>
        <w:tc>
          <w:tcPr>
            <w:tcW w:w="1414" w:type="dxa"/>
            <w:shd w:val="clear" w:color="auto" w:fill="auto"/>
          </w:tcPr>
          <w:p w14:paraId="53FD4709" w14:textId="77777777" w:rsidR="00AA6CCF" w:rsidRPr="000A413D" w:rsidRDefault="006243CA" w:rsidP="000A413D">
            <w:pPr>
              <w:spacing w:after="0" w:line="240" w:lineRule="auto"/>
            </w:pPr>
            <w:r w:rsidRPr="000A413D">
              <w:t>Mandatory</w:t>
            </w:r>
          </w:p>
        </w:tc>
        <w:tc>
          <w:tcPr>
            <w:tcW w:w="3531" w:type="dxa"/>
            <w:shd w:val="clear" w:color="auto" w:fill="auto"/>
          </w:tcPr>
          <w:p w14:paraId="369B0E38" w14:textId="77777777" w:rsidR="00AA6CCF" w:rsidRPr="000A413D" w:rsidRDefault="006243CA" w:rsidP="000A413D">
            <w:pPr>
              <w:spacing w:after="0" w:line="240" w:lineRule="auto"/>
            </w:pPr>
            <w:r w:rsidRPr="000A413D">
              <w:t>.AI_CV tag of instrument being monitored</w:t>
            </w:r>
          </w:p>
        </w:tc>
        <w:tc>
          <w:tcPr>
            <w:tcW w:w="1817" w:type="dxa"/>
            <w:shd w:val="clear" w:color="auto" w:fill="auto"/>
          </w:tcPr>
          <w:p w14:paraId="757D4E09" w14:textId="77777777" w:rsidR="00AA6CCF" w:rsidRPr="000A413D" w:rsidRDefault="006243CA" w:rsidP="000A413D">
            <w:pPr>
              <w:spacing w:after="0" w:line="240" w:lineRule="auto"/>
            </w:pPr>
            <w:r w:rsidRPr="000A413D">
              <w:t>Analog Value being monitored</w:t>
            </w:r>
          </w:p>
        </w:tc>
        <w:tc>
          <w:tcPr>
            <w:tcW w:w="3510" w:type="dxa"/>
            <w:shd w:val="clear" w:color="auto" w:fill="auto"/>
          </w:tcPr>
          <w:p w14:paraId="6327AB59" w14:textId="77777777" w:rsidR="00AA6CCF" w:rsidRPr="000A413D" w:rsidRDefault="006243CA" w:rsidP="000A413D">
            <w:pPr>
              <w:spacing w:after="0" w:line="240" w:lineRule="auto"/>
            </w:pPr>
            <w:del w:id="1" w:author="Steve Cauduro" w:date="2020-03-18T15:56:00Z">
              <w:r w:rsidRPr="000A413D">
                <w:delText>NAp</w:delText>
              </w:r>
            </w:del>
            <w:ins w:id="2" w:author="Steve Cauduro" w:date="2020-03-18T15:56:00Z">
              <w:r w:rsidR="007C7850" w:rsidRPr="000A413D">
                <w:t>N/A</w:t>
              </w:r>
            </w:ins>
          </w:p>
        </w:tc>
      </w:tr>
      <w:tr w:rsidR="00AA6CCF" w:rsidRPr="000A413D" w14:paraId="3879C290" w14:textId="77777777" w:rsidTr="000A413D">
        <w:trPr>
          <w:tblHeader/>
        </w:trPr>
        <w:tc>
          <w:tcPr>
            <w:tcW w:w="2256" w:type="dxa"/>
            <w:shd w:val="clear" w:color="auto" w:fill="auto"/>
          </w:tcPr>
          <w:p w14:paraId="13AFE7E5" w14:textId="77777777" w:rsidR="00AA6CCF" w:rsidRPr="000A413D" w:rsidRDefault="006243CA" w:rsidP="000A413D">
            <w:pPr>
              <w:spacing w:after="0" w:line="240" w:lineRule="auto"/>
            </w:pPr>
            <w:proofErr w:type="spellStart"/>
            <w:r w:rsidRPr="000A413D">
              <w:t>Scan_Status</w:t>
            </w:r>
            <w:proofErr w:type="spellEnd"/>
          </w:p>
        </w:tc>
        <w:tc>
          <w:tcPr>
            <w:tcW w:w="1414" w:type="dxa"/>
            <w:shd w:val="clear" w:color="auto" w:fill="auto"/>
          </w:tcPr>
          <w:p w14:paraId="5E5FF5CF" w14:textId="77777777" w:rsidR="00AA6CCF" w:rsidRPr="000A413D" w:rsidRDefault="006243CA" w:rsidP="000A413D">
            <w:pPr>
              <w:spacing w:after="0" w:line="240" w:lineRule="auto"/>
            </w:pPr>
            <w:r w:rsidRPr="000A413D">
              <w:t>Mandatory</w:t>
            </w:r>
          </w:p>
        </w:tc>
        <w:tc>
          <w:tcPr>
            <w:tcW w:w="3531" w:type="dxa"/>
            <w:shd w:val="clear" w:color="auto" w:fill="auto"/>
          </w:tcPr>
          <w:p w14:paraId="2265FA31" w14:textId="77777777" w:rsidR="00AA6CCF" w:rsidRPr="000A413D" w:rsidRDefault="006243CA" w:rsidP="000A413D">
            <w:pPr>
              <w:spacing w:after="0" w:line="240" w:lineRule="auto"/>
            </w:pPr>
            <w:r w:rsidRPr="000A413D">
              <w:t>.DI_SC tag of instrument being monitored</w:t>
            </w:r>
          </w:p>
        </w:tc>
        <w:tc>
          <w:tcPr>
            <w:tcW w:w="1817" w:type="dxa"/>
            <w:shd w:val="clear" w:color="auto" w:fill="auto"/>
          </w:tcPr>
          <w:p w14:paraId="3D3BE42C" w14:textId="77777777" w:rsidR="00AA6CCF" w:rsidRPr="000A413D" w:rsidRDefault="006243CA" w:rsidP="000A413D">
            <w:pPr>
              <w:spacing w:after="0" w:line="240" w:lineRule="auto"/>
            </w:pPr>
            <w:r w:rsidRPr="000A413D">
              <w:t>Analog Instrument on Scan</w:t>
            </w:r>
          </w:p>
        </w:tc>
        <w:tc>
          <w:tcPr>
            <w:tcW w:w="3510" w:type="dxa"/>
            <w:shd w:val="clear" w:color="auto" w:fill="auto"/>
          </w:tcPr>
          <w:p w14:paraId="3DAD3291" w14:textId="77777777" w:rsidR="00AA6CCF" w:rsidRPr="000A413D" w:rsidRDefault="006243CA" w:rsidP="000A413D">
            <w:pPr>
              <w:spacing w:after="0" w:line="240" w:lineRule="auto"/>
            </w:pPr>
            <w:del w:id="3" w:author="Steve Cauduro" w:date="2020-03-18T15:56:00Z">
              <w:r w:rsidRPr="000A413D">
                <w:delText>NAp</w:delText>
              </w:r>
            </w:del>
            <w:ins w:id="4" w:author="Steve Cauduro" w:date="2020-03-18T15:56:00Z">
              <w:r w:rsidR="007C7850" w:rsidRPr="000A413D">
                <w:t>N/A</w:t>
              </w:r>
            </w:ins>
          </w:p>
        </w:tc>
      </w:tr>
      <w:tr w:rsidR="00AA6CCF" w:rsidRPr="000A413D" w14:paraId="3B794B59" w14:textId="77777777" w:rsidTr="000A413D">
        <w:trPr>
          <w:tblHeader/>
        </w:trPr>
        <w:tc>
          <w:tcPr>
            <w:tcW w:w="2256" w:type="dxa"/>
            <w:shd w:val="clear" w:color="auto" w:fill="auto"/>
          </w:tcPr>
          <w:p w14:paraId="3229D8A4" w14:textId="77777777" w:rsidR="00AA6CCF" w:rsidRPr="000A413D" w:rsidRDefault="006243CA" w:rsidP="000A413D">
            <w:pPr>
              <w:spacing w:after="0" w:line="240" w:lineRule="auto"/>
            </w:pPr>
            <w:proofErr w:type="spellStart"/>
            <w:r w:rsidRPr="000A413D">
              <w:t>Sample_Delay</w:t>
            </w:r>
            <w:proofErr w:type="spellEnd"/>
          </w:p>
        </w:tc>
        <w:tc>
          <w:tcPr>
            <w:tcW w:w="1414" w:type="dxa"/>
            <w:shd w:val="clear" w:color="auto" w:fill="auto"/>
          </w:tcPr>
          <w:p w14:paraId="0A68EC9D" w14:textId="77777777" w:rsidR="00AA6CCF" w:rsidRPr="000A413D" w:rsidRDefault="006243CA" w:rsidP="000A413D">
            <w:pPr>
              <w:spacing w:after="0" w:line="240" w:lineRule="auto"/>
            </w:pPr>
            <w:r w:rsidRPr="000A413D">
              <w:t>Mandatory</w:t>
            </w:r>
          </w:p>
        </w:tc>
        <w:tc>
          <w:tcPr>
            <w:tcW w:w="3531" w:type="dxa"/>
            <w:shd w:val="clear" w:color="auto" w:fill="auto"/>
          </w:tcPr>
          <w:p w14:paraId="7649FF20" w14:textId="77777777" w:rsidR="00AA6CCF" w:rsidRPr="000A413D" w:rsidRDefault="006243CA" w:rsidP="000A413D">
            <w:pPr>
              <w:spacing w:after="0" w:line="240" w:lineRule="auto"/>
            </w:pPr>
            <w:proofErr w:type="spellStart"/>
            <w:r w:rsidRPr="000A413D">
              <w:rPr>
                <w:i/>
              </w:rPr>
              <w:t>Tagname.</w:t>
            </w:r>
            <w:r w:rsidRPr="000A413D">
              <w:t>TP_RC</w:t>
            </w:r>
            <w:proofErr w:type="spellEnd"/>
            <w:r w:rsidRPr="000A413D">
              <w:t xml:space="preserve"> or </w:t>
            </w:r>
            <w:proofErr w:type="spellStart"/>
            <w:r w:rsidRPr="000A413D">
              <w:rPr>
                <w:i/>
              </w:rPr>
              <w:t>Tagname.</w:t>
            </w:r>
            <w:r w:rsidRPr="000A413D">
              <w:t>TP_LW</w:t>
            </w:r>
            <w:proofErr w:type="spellEnd"/>
          </w:p>
        </w:tc>
        <w:tc>
          <w:tcPr>
            <w:tcW w:w="1817" w:type="dxa"/>
            <w:shd w:val="clear" w:color="auto" w:fill="auto"/>
          </w:tcPr>
          <w:p w14:paraId="0FCD6264" w14:textId="77777777" w:rsidR="00AA6CCF" w:rsidRPr="000A413D" w:rsidRDefault="006243CA" w:rsidP="000A413D">
            <w:pPr>
              <w:spacing w:after="0" w:line="240" w:lineRule="auto"/>
            </w:pPr>
            <w:r w:rsidRPr="000A413D">
              <w:t>Instrument Sampling Time Delay</w:t>
            </w:r>
          </w:p>
        </w:tc>
        <w:tc>
          <w:tcPr>
            <w:tcW w:w="3510" w:type="dxa"/>
            <w:shd w:val="clear" w:color="auto" w:fill="auto"/>
          </w:tcPr>
          <w:p w14:paraId="5544623B" w14:textId="77777777" w:rsidR="00AA6CCF" w:rsidRPr="000A413D" w:rsidRDefault="006243CA" w:rsidP="000A413D">
            <w:pPr>
              <w:spacing w:after="0" w:line="240" w:lineRule="auto"/>
            </w:pPr>
            <w:r w:rsidRPr="000A413D">
              <w:t>Select the appropriate tag for the alarm being generated</w:t>
            </w:r>
          </w:p>
        </w:tc>
      </w:tr>
      <w:tr w:rsidR="006243CA" w:rsidRPr="000A413D" w14:paraId="6647023C" w14:textId="77777777" w:rsidTr="000A413D">
        <w:trPr>
          <w:tblHeader/>
        </w:trPr>
        <w:tc>
          <w:tcPr>
            <w:tcW w:w="2256" w:type="dxa"/>
            <w:shd w:val="clear" w:color="auto" w:fill="auto"/>
          </w:tcPr>
          <w:p w14:paraId="374C6DF9" w14:textId="77777777" w:rsidR="006243CA" w:rsidRPr="000A413D" w:rsidRDefault="006243CA" w:rsidP="000A413D">
            <w:pPr>
              <w:spacing w:after="0" w:line="240" w:lineRule="auto"/>
            </w:pPr>
            <w:proofErr w:type="spellStart"/>
            <w:r w:rsidRPr="000A413D">
              <w:t>Difference_Setpoint</w:t>
            </w:r>
            <w:proofErr w:type="spellEnd"/>
          </w:p>
        </w:tc>
        <w:tc>
          <w:tcPr>
            <w:tcW w:w="1414" w:type="dxa"/>
            <w:shd w:val="clear" w:color="auto" w:fill="auto"/>
          </w:tcPr>
          <w:p w14:paraId="0A23BEBB" w14:textId="77777777" w:rsidR="006243CA" w:rsidRPr="000A413D" w:rsidRDefault="006243CA" w:rsidP="000A413D">
            <w:pPr>
              <w:spacing w:after="0" w:line="240" w:lineRule="auto"/>
            </w:pPr>
            <w:r w:rsidRPr="000A413D">
              <w:t>Mandatory</w:t>
            </w:r>
          </w:p>
        </w:tc>
        <w:tc>
          <w:tcPr>
            <w:tcW w:w="3531" w:type="dxa"/>
            <w:shd w:val="clear" w:color="auto" w:fill="auto"/>
          </w:tcPr>
          <w:p w14:paraId="1858B42C" w14:textId="77777777" w:rsidR="006243CA" w:rsidRPr="000A413D" w:rsidRDefault="006243CA" w:rsidP="000A413D">
            <w:pPr>
              <w:spacing w:after="0" w:line="240" w:lineRule="auto"/>
              <w:rPr>
                <w:i/>
              </w:rPr>
            </w:pPr>
            <w:proofErr w:type="spellStart"/>
            <w:r w:rsidRPr="000A413D">
              <w:rPr>
                <w:i/>
              </w:rPr>
              <w:t>Tagname.</w:t>
            </w:r>
            <w:r w:rsidRPr="000A413D">
              <w:t>RC_CT</w:t>
            </w:r>
            <w:proofErr w:type="spellEnd"/>
            <w:r w:rsidRPr="000A413D">
              <w:t xml:space="preserve"> or </w:t>
            </w:r>
            <w:proofErr w:type="spellStart"/>
            <w:r w:rsidRPr="000A413D">
              <w:rPr>
                <w:i/>
              </w:rPr>
              <w:t>Tagname.</w:t>
            </w:r>
            <w:r w:rsidRPr="000A413D">
              <w:t>LW_CT</w:t>
            </w:r>
            <w:proofErr w:type="spellEnd"/>
          </w:p>
        </w:tc>
        <w:tc>
          <w:tcPr>
            <w:tcW w:w="1817" w:type="dxa"/>
            <w:shd w:val="clear" w:color="auto" w:fill="auto"/>
          </w:tcPr>
          <w:p w14:paraId="1E04C438" w14:textId="77777777" w:rsidR="006243CA" w:rsidRPr="000A413D" w:rsidRDefault="006243CA" w:rsidP="000A413D">
            <w:pPr>
              <w:spacing w:after="0" w:line="240" w:lineRule="auto"/>
            </w:pPr>
            <w:r w:rsidRPr="000A413D">
              <w:t>Tolerance Setpoint</w:t>
            </w:r>
          </w:p>
        </w:tc>
        <w:tc>
          <w:tcPr>
            <w:tcW w:w="3510" w:type="dxa"/>
            <w:shd w:val="clear" w:color="auto" w:fill="auto"/>
          </w:tcPr>
          <w:p w14:paraId="37E84FB7" w14:textId="77777777" w:rsidR="006243CA" w:rsidRPr="000A413D" w:rsidRDefault="006243CA" w:rsidP="000A413D">
            <w:pPr>
              <w:spacing w:after="0" w:line="240" w:lineRule="auto"/>
            </w:pPr>
            <w:r w:rsidRPr="000A413D">
              <w:t>Select the appropriate tag for the alarm being generated</w:t>
            </w:r>
          </w:p>
        </w:tc>
      </w:tr>
      <w:tr w:rsidR="006243CA" w:rsidRPr="000A413D" w14:paraId="699353A2" w14:textId="77777777" w:rsidTr="000A413D">
        <w:trPr>
          <w:tblHeader/>
        </w:trPr>
        <w:tc>
          <w:tcPr>
            <w:tcW w:w="2256" w:type="dxa"/>
            <w:shd w:val="clear" w:color="auto" w:fill="auto"/>
          </w:tcPr>
          <w:p w14:paraId="4D2DA112" w14:textId="77777777" w:rsidR="006243CA" w:rsidRPr="000A413D" w:rsidRDefault="006243CA" w:rsidP="000A413D">
            <w:pPr>
              <w:spacing w:after="0" w:line="240" w:lineRule="auto"/>
            </w:pPr>
            <w:proofErr w:type="spellStart"/>
            <w:r w:rsidRPr="000A413D">
              <w:t>Alarm_Enable</w:t>
            </w:r>
            <w:proofErr w:type="spellEnd"/>
          </w:p>
        </w:tc>
        <w:tc>
          <w:tcPr>
            <w:tcW w:w="1414" w:type="dxa"/>
            <w:shd w:val="clear" w:color="auto" w:fill="auto"/>
          </w:tcPr>
          <w:p w14:paraId="6A89113E" w14:textId="77777777" w:rsidR="006243CA" w:rsidRPr="000A413D" w:rsidRDefault="006243CA" w:rsidP="000A413D">
            <w:pPr>
              <w:spacing w:after="0" w:line="240" w:lineRule="auto"/>
            </w:pPr>
            <w:r w:rsidRPr="000A413D">
              <w:t>Mandatory</w:t>
            </w:r>
          </w:p>
        </w:tc>
        <w:tc>
          <w:tcPr>
            <w:tcW w:w="3531" w:type="dxa"/>
            <w:shd w:val="clear" w:color="auto" w:fill="auto"/>
          </w:tcPr>
          <w:p w14:paraId="27677255" w14:textId="77777777" w:rsidR="006243CA" w:rsidRPr="000A413D" w:rsidRDefault="006243CA" w:rsidP="000A413D">
            <w:pPr>
              <w:spacing w:after="0" w:line="240" w:lineRule="auto"/>
              <w:rPr>
                <w:i/>
              </w:rPr>
            </w:pPr>
            <w:proofErr w:type="spellStart"/>
            <w:r w:rsidRPr="000A413D">
              <w:rPr>
                <w:i/>
              </w:rPr>
              <w:t>Tagname.</w:t>
            </w:r>
            <w:r w:rsidRPr="000A413D">
              <w:t>PB_RC</w:t>
            </w:r>
            <w:proofErr w:type="spellEnd"/>
            <w:r w:rsidRPr="000A413D">
              <w:t xml:space="preserve"> or </w:t>
            </w:r>
            <w:proofErr w:type="spellStart"/>
            <w:r w:rsidRPr="000A413D">
              <w:rPr>
                <w:i/>
              </w:rPr>
              <w:t>Tagname.</w:t>
            </w:r>
            <w:r w:rsidRPr="000A413D">
              <w:t>PB_LW</w:t>
            </w:r>
            <w:proofErr w:type="spellEnd"/>
          </w:p>
        </w:tc>
        <w:tc>
          <w:tcPr>
            <w:tcW w:w="1817" w:type="dxa"/>
            <w:shd w:val="clear" w:color="auto" w:fill="auto"/>
          </w:tcPr>
          <w:p w14:paraId="4699F58E" w14:textId="77777777" w:rsidR="006243CA" w:rsidRPr="000A413D" w:rsidRDefault="006243CA" w:rsidP="000A413D">
            <w:pPr>
              <w:spacing w:after="0" w:line="240" w:lineRule="auto"/>
            </w:pPr>
            <w:r w:rsidRPr="000A413D">
              <w:t>Alarm Enables</w:t>
            </w:r>
          </w:p>
        </w:tc>
        <w:tc>
          <w:tcPr>
            <w:tcW w:w="3510" w:type="dxa"/>
            <w:shd w:val="clear" w:color="auto" w:fill="auto"/>
          </w:tcPr>
          <w:p w14:paraId="1B6E17CA" w14:textId="77777777" w:rsidR="006243CA" w:rsidRPr="000A413D" w:rsidRDefault="006243CA" w:rsidP="000A413D">
            <w:pPr>
              <w:spacing w:after="0" w:line="240" w:lineRule="auto"/>
            </w:pPr>
            <w:r w:rsidRPr="000A413D">
              <w:t>Select the appropriate tag for the alarm being generated</w:t>
            </w:r>
          </w:p>
        </w:tc>
      </w:tr>
      <w:tr w:rsidR="006243CA" w:rsidRPr="000A413D" w14:paraId="1F66B845" w14:textId="77777777" w:rsidTr="000A413D">
        <w:trPr>
          <w:tblHeader/>
        </w:trPr>
        <w:tc>
          <w:tcPr>
            <w:tcW w:w="2256" w:type="dxa"/>
            <w:shd w:val="clear" w:color="auto" w:fill="auto"/>
          </w:tcPr>
          <w:p w14:paraId="53FC50FB" w14:textId="77777777" w:rsidR="006243CA" w:rsidRPr="000A413D" w:rsidRDefault="006243CA" w:rsidP="000A413D">
            <w:pPr>
              <w:spacing w:after="0" w:line="240" w:lineRule="auto"/>
            </w:pPr>
            <w:proofErr w:type="spellStart"/>
            <w:r w:rsidRPr="000A413D">
              <w:t>Alarm_Mask</w:t>
            </w:r>
            <w:proofErr w:type="spellEnd"/>
          </w:p>
        </w:tc>
        <w:tc>
          <w:tcPr>
            <w:tcW w:w="1414" w:type="dxa"/>
            <w:shd w:val="clear" w:color="auto" w:fill="auto"/>
          </w:tcPr>
          <w:p w14:paraId="11BB92F0" w14:textId="77777777" w:rsidR="006243CA" w:rsidRPr="000A413D" w:rsidRDefault="006243CA" w:rsidP="000A413D">
            <w:pPr>
              <w:spacing w:after="0" w:line="240" w:lineRule="auto"/>
            </w:pPr>
            <w:r w:rsidRPr="000A413D">
              <w:t>Optional</w:t>
            </w:r>
          </w:p>
        </w:tc>
        <w:tc>
          <w:tcPr>
            <w:tcW w:w="3531" w:type="dxa"/>
            <w:shd w:val="clear" w:color="auto" w:fill="auto"/>
          </w:tcPr>
          <w:p w14:paraId="6400CE49" w14:textId="77777777" w:rsidR="006243CA" w:rsidRPr="000A413D" w:rsidRDefault="006243CA" w:rsidP="000A413D">
            <w:pPr>
              <w:spacing w:after="0" w:line="240" w:lineRule="auto"/>
              <w:rPr>
                <w:i/>
              </w:rPr>
            </w:pPr>
            <w:proofErr w:type="spellStart"/>
            <w:r w:rsidRPr="000A413D">
              <w:rPr>
                <w:i/>
              </w:rPr>
              <w:t>Tagname</w:t>
            </w:r>
            <w:r w:rsidRPr="000A413D">
              <w:t>.ADDON.Alarm_Mask</w:t>
            </w:r>
            <w:proofErr w:type="spellEnd"/>
          </w:p>
        </w:tc>
        <w:tc>
          <w:tcPr>
            <w:tcW w:w="1817" w:type="dxa"/>
            <w:shd w:val="clear" w:color="auto" w:fill="auto"/>
          </w:tcPr>
          <w:p w14:paraId="0DF6C334" w14:textId="77777777" w:rsidR="006243CA" w:rsidRPr="000A413D" w:rsidRDefault="006243CA" w:rsidP="000A413D">
            <w:pPr>
              <w:spacing w:after="0" w:line="240" w:lineRule="auto"/>
            </w:pPr>
            <w:r w:rsidRPr="000A413D">
              <w:t>Alarm Mask</w:t>
            </w:r>
          </w:p>
        </w:tc>
        <w:tc>
          <w:tcPr>
            <w:tcW w:w="3510" w:type="dxa"/>
            <w:shd w:val="clear" w:color="auto" w:fill="auto"/>
          </w:tcPr>
          <w:p w14:paraId="4EAB5EF5" w14:textId="77777777" w:rsidR="006243CA" w:rsidRPr="000A413D" w:rsidRDefault="006243CA" w:rsidP="000A413D">
            <w:pPr>
              <w:spacing w:after="0" w:line="240" w:lineRule="auto"/>
            </w:pPr>
            <w:r w:rsidRPr="000A413D">
              <w:t>Program outside of AOI to mask alarm generation</w:t>
            </w:r>
          </w:p>
        </w:tc>
      </w:tr>
      <w:tr w:rsidR="00882BEB" w:rsidRPr="000A413D" w14:paraId="722CA645" w14:textId="77777777" w:rsidTr="000A413D">
        <w:trPr>
          <w:tblHeader/>
        </w:trPr>
        <w:tc>
          <w:tcPr>
            <w:tcW w:w="2256" w:type="dxa"/>
            <w:shd w:val="clear" w:color="auto" w:fill="auto"/>
          </w:tcPr>
          <w:p w14:paraId="42B7EBAF" w14:textId="77777777" w:rsidR="00882BEB" w:rsidRPr="000A413D" w:rsidRDefault="00882BEB" w:rsidP="000A413D">
            <w:pPr>
              <w:spacing w:after="0" w:line="240" w:lineRule="auto"/>
            </w:pPr>
            <w:r w:rsidRPr="000A413D">
              <w:t>Alarm</w:t>
            </w:r>
          </w:p>
        </w:tc>
        <w:tc>
          <w:tcPr>
            <w:tcW w:w="1414" w:type="dxa"/>
            <w:shd w:val="clear" w:color="auto" w:fill="auto"/>
          </w:tcPr>
          <w:p w14:paraId="24D97064" w14:textId="77777777" w:rsidR="00882BEB" w:rsidRPr="000A413D" w:rsidRDefault="00882BEB" w:rsidP="000A413D">
            <w:pPr>
              <w:spacing w:after="0" w:line="240" w:lineRule="auto"/>
            </w:pPr>
            <w:r w:rsidRPr="000A413D">
              <w:t>Mandatory</w:t>
            </w:r>
          </w:p>
        </w:tc>
        <w:tc>
          <w:tcPr>
            <w:tcW w:w="3531" w:type="dxa"/>
            <w:shd w:val="clear" w:color="auto" w:fill="auto"/>
          </w:tcPr>
          <w:p w14:paraId="44B981AC" w14:textId="77777777" w:rsidR="00882BEB" w:rsidRPr="000A413D" w:rsidRDefault="00882BEB" w:rsidP="000A413D">
            <w:pPr>
              <w:spacing w:after="0" w:line="240" w:lineRule="auto"/>
              <w:rPr>
                <w:i/>
              </w:rPr>
            </w:pPr>
            <w:proofErr w:type="spellStart"/>
            <w:r w:rsidRPr="000A413D">
              <w:rPr>
                <w:i/>
              </w:rPr>
              <w:t>Tagname.</w:t>
            </w:r>
            <w:r w:rsidRPr="000A413D">
              <w:t>DA_RC</w:t>
            </w:r>
            <w:proofErr w:type="spellEnd"/>
            <w:r w:rsidRPr="000A413D">
              <w:t xml:space="preserve"> or </w:t>
            </w:r>
            <w:proofErr w:type="spellStart"/>
            <w:r w:rsidRPr="000A413D">
              <w:rPr>
                <w:i/>
              </w:rPr>
              <w:t>Tagname.</w:t>
            </w:r>
            <w:r w:rsidRPr="000A413D">
              <w:t>DA_LW</w:t>
            </w:r>
            <w:proofErr w:type="spellEnd"/>
          </w:p>
        </w:tc>
        <w:tc>
          <w:tcPr>
            <w:tcW w:w="1817" w:type="dxa"/>
            <w:shd w:val="clear" w:color="auto" w:fill="auto"/>
          </w:tcPr>
          <w:p w14:paraId="1BB0790E" w14:textId="77777777" w:rsidR="00882BEB" w:rsidRPr="000A413D" w:rsidRDefault="00882BEB" w:rsidP="000A413D">
            <w:pPr>
              <w:spacing w:after="0" w:line="240" w:lineRule="auto"/>
            </w:pPr>
            <w:r w:rsidRPr="000A413D">
              <w:t>Alarm</w:t>
            </w:r>
          </w:p>
        </w:tc>
        <w:tc>
          <w:tcPr>
            <w:tcW w:w="3510" w:type="dxa"/>
            <w:shd w:val="clear" w:color="auto" w:fill="auto"/>
          </w:tcPr>
          <w:p w14:paraId="5C20D232" w14:textId="77777777" w:rsidR="00882BEB" w:rsidRPr="000A413D" w:rsidRDefault="00882BEB" w:rsidP="000A413D">
            <w:pPr>
              <w:spacing w:after="0" w:line="240" w:lineRule="auto"/>
            </w:pPr>
            <w:r w:rsidRPr="000A413D">
              <w:t>Select the appropriate tag for the alarm being generated</w:t>
            </w:r>
          </w:p>
        </w:tc>
      </w:tr>
      <w:tr w:rsidR="00882BEB" w:rsidRPr="000A413D" w14:paraId="7A944A83" w14:textId="77777777" w:rsidTr="000A413D">
        <w:trPr>
          <w:tblHeader/>
        </w:trPr>
        <w:tc>
          <w:tcPr>
            <w:tcW w:w="2256" w:type="dxa"/>
            <w:shd w:val="clear" w:color="auto" w:fill="auto"/>
          </w:tcPr>
          <w:p w14:paraId="35F3AAAA" w14:textId="77777777" w:rsidR="00882BEB" w:rsidRPr="000A413D" w:rsidRDefault="00882BEB" w:rsidP="000A413D">
            <w:pPr>
              <w:spacing w:after="0" w:line="240" w:lineRule="auto"/>
            </w:pPr>
            <w:proofErr w:type="spellStart"/>
            <w:r w:rsidRPr="000A413D">
              <w:t>Dialer_Trigger</w:t>
            </w:r>
            <w:proofErr w:type="spellEnd"/>
          </w:p>
        </w:tc>
        <w:tc>
          <w:tcPr>
            <w:tcW w:w="1414" w:type="dxa"/>
            <w:shd w:val="clear" w:color="auto" w:fill="auto"/>
          </w:tcPr>
          <w:p w14:paraId="5FE71080" w14:textId="77777777" w:rsidR="00882BEB" w:rsidRPr="000A413D" w:rsidRDefault="00882BEB" w:rsidP="000A413D">
            <w:pPr>
              <w:spacing w:after="0" w:line="240" w:lineRule="auto"/>
            </w:pPr>
            <w:r w:rsidRPr="000A413D">
              <w:t>Optional</w:t>
            </w:r>
          </w:p>
        </w:tc>
        <w:tc>
          <w:tcPr>
            <w:tcW w:w="3531" w:type="dxa"/>
            <w:shd w:val="clear" w:color="auto" w:fill="auto"/>
          </w:tcPr>
          <w:p w14:paraId="3E70E90C" w14:textId="77777777" w:rsidR="00882BEB" w:rsidRPr="000A413D" w:rsidRDefault="00882BEB" w:rsidP="000A413D">
            <w:pPr>
              <w:spacing w:after="0" w:line="240" w:lineRule="auto"/>
              <w:rPr>
                <w:i/>
              </w:rPr>
            </w:pPr>
            <w:proofErr w:type="spellStart"/>
            <w:r w:rsidRPr="000A413D">
              <w:rPr>
                <w:i/>
              </w:rPr>
              <w:t>Tagname</w:t>
            </w:r>
            <w:r w:rsidRPr="000A413D">
              <w:t>.ADDON.Dialer_Trigger</w:t>
            </w:r>
            <w:proofErr w:type="spellEnd"/>
          </w:p>
        </w:tc>
        <w:tc>
          <w:tcPr>
            <w:tcW w:w="1817" w:type="dxa"/>
            <w:shd w:val="clear" w:color="auto" w:fill="auto"/>
          </w:tcPr>
          <w:p w14:paraId="0CA95671" w14:textId="77777777" w:rsidR="00882BEB" w:rsidRPr="000A413D" w:rsidRDefault="00882BEB" w:rsidP="000A413D">
            <w:pPr>
              <w:spacing w:after="0" w:line="240" w:lineRule="auto"/>
            </w:pPr>
            <w:r w:rsidRPr="000A413D">
              <w:t>Dialer Alarm Active</w:t>
            </w:r>
          </w:p>
        </w:tc>
        <w:tc>
          <w:tcPr>
            <w:tcW w:w="3510" w:type="dxa"/>
            <w:shd w:val="clear" w:color="auto" w:fill="auto"/>
          </w:tcPr>
          <w:p w14:paraId="5765E1CD" w14:textId="77777777" w:rsidR="00882BEB" w:rsidRPr="000A413D" w:rsidRDefault="00882BEB" w:rsidP="000A413D">
            <w:pPr>
              <w:spacing w:after="0" w:line="240" w:lineRule="auto"/>
            </w:pPr>
            <w:r w:rsidRPr="000A413D">
              <w:t>Use this bit in dialer routine if alarm is to callout</w:t>
            </w:r>
          </w:p>
        </w:tc>
      </w:tr>
    </w:tbl>
    <w:p w14:paraId="25FB8A03" w14:textId="77777777" w:rsidR="00AA6CCF" w:rsidRDefault="00AA6CCF" w:rsidP="00AA6CCF"/>
    <w:p w14:paraId="3DEA69D6" w14:textId="77777777" w:rsidR="00AA6CCF" w:rsidRDefault="00AA6CCF" w:rsidP="00AA6CCF">
      <w:pPr>
        <w:rPr>
          <w:b/>
        </w:rPr>
      </w:pPr>
      <w:r>
        <w:rPr>
          <w:b/>
        </w:rPr>
        <w:t>AOI Operation Description</w:t>
      </w:r>
    </w:p>
    <w:p w14:paraId="64EAFAED" w14:textId="77777777" w:rsidR="00882BEB" w:rsidRPr="00882BEB" w:rsidRDefault="00882BEB" w:rsidP="00AA6CCF">
      <w:r>
        <w:t>The AOI will condition and compute the time delay setpoint based on the entered value.  If the analog device is on scan, the sample timer will run.  When the timer finishes the</w:t>
      </w:r>
      <w:r w:rsidR="00992EE5">
        <w:t xml:space="preserve"> </w:t>
      </w:r>
      <w:r>
        <w:t xml:space="preserve">current CV value is subtracted from the previous CV value to determine how much the value changed between samples.  The current CV value then becomes the previous value for the next sample.  Based on the configuration of the AOI an alarm will be </w:t>
      </w:r>
      <w:r>
        <w:lastRenderedPageBreak/>
        <w:t xml:space="preserve">generated if the signal is outside of the allowable tolerance.  The alarm enables are then checked </w:t>
      </w:r>
      <w:r w:rsidR="00992EE5">
        <w:t>for indication</w:t>
      </w:r>
      <w:r>
        <w:t xml:space="preserve"> to the HMI and the dialer alarm bit set, if required.</w:t>
      </w:r>
    </w:p>
    <w:p w14:paraId="25A93B2E" w14:textId="77777777" w:rsidR="00AA6CCF" w:rsidRDefault="00AA6CCF" w:rsidP="00AA6CCF">
      <w:pPr>
        <w:rPr>
          <w:b/>
        </w:rPr>
      </w:pPr>
      <w:r>
        <w:rPr>
          <w:b/>
        </w:rPr>
        <w:t>Programming Examples</w:t>
      </w:r>
    </w:p>
    <w:p w14:paraId="68500875" w14:textId="77777777" w:rsidR="000A413D" w:rsidRDefault="00882BEB">
      <w:r>
        <w:t xml:space="preserve">The ROC and Flatline alarm are generally both implemented for an instrument which is why </w:t>
      </w:r>
      <w:ins w:id="5" w:author="NLS" w:date="2020-08-25T09:39:00Z">
        <w:r>
          <w:t>the</w:t>
        </w:r>
      </w:ins>
      <w:ins w:id="6" w:author="Steve Cauduro" w:date="2020-03-18T15:56:00Z">
        <w:r w:rsidR="007C7850">
          <w:t>y</w:t>
        </w:r>
      </w:ins>
      <w:del w:id="7" w:author="Steve Cauduro" w:date="2020-03-18T15:56:00Z">
        <w:r w:rsidDel="007C7850">
          <w:delText>re</w:delText>
        </w:r>
      </w:del>
      <w:del w:id="8" w:author="NLS" w:date="2020-08-25T09:39:00Z">
        <w:r>
          <w:delText>there</w:delText>
        </w:r>
      </w:del>
      <w:r>
        <w:t xml:space="preserve"> are paired together in the U</w:t>
      </w:r>
      <w:del w:id="9" w:author="Steve Cauduro" w:date="2020-03-18T15:56:00Z">
        <w:r>
          <w:delText>D</w:delText>
        </w:r>
      </w:del>
      <w:r>
        <w:t>DT.  The AOIs should be deployed in the device routine for the instrument they are associated with.</w:t>
      </w:r>
    </w:p>
    <w:p w14:paraId="61616BE9" w14:textId="77777777" w:rsidR="00313494" w:rsidRDefault="00313494">
      <w:pPr>
        <w:rPr>
          <w:b/>
        </w:rPr>
      </w:pPr>
      <w:r>
        <w:rPr>
          <w:b/>
        </w:rPr>
        <w:t>HMI Integration</w:t>
      </w:r>
    </w:p>
    <w:p w14:paraId="7175A9B3" w14:textId="77777777" w:rsidR="00313494" w:rsidRPr="00313494" w:rsidRDefault="00313494">
      <w:r>
        <w:t>There are no specific HMI integration requirements for this UD</w:t>
      </w:r>
      <w:del w:id="10" w:author="Steve Cauduro" w:date="2020-03-18T15:56:00Z">
        <w:r>
          <w:delText>D</w:delText>
        </w:r>
      </w:del>
      <w:r>
        <w:t>T.</w:t>
      </w:r>
    </w:p>
    <w:sectPr w:rsidR="00313494" w:rsidRPr="00313494" w:rsidSect="00CE63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637A"/>
    <w:rsid w:val="000A413D"/>
    <w:rsid w:val="00221670"/>
    <w:rsid w:val="002A0716"/>
    <w:rsid w:val="00313494"/>
    <w:rsid w:val="006243CA"/>
    <w:rsid w:val="007C7850"/>
    <w:rsid w:val="0081756A"/>
    <w:rsid w:val="00835942"/>
    <w:rsid w:val="00882BEB"/>
    <w:rsid w:val="00992EE5"/>
    <w:rsid w:val="009E45B6"/>
    <w:rsid w:val="00A23940"/>
    <w:rsid w:val="00AA6CCF"/>
    <w:rsid w:val="00BD482F"/>
    <w:rsid w:val="00CE637A"/>
    <w:rsid w:val="00DC200D"/>
    <w:rsid w:val="00E55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CCA3B"/>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CCF"/>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413D"/>
    <w:rPr>
      <w:sz w:val="22"/>
      <w:szCs w:val="22"/>
      <w:lang w:val="en-CA"/>
    </w:rPr>
  </w:style>
  <w:style w:type="paragraph" w:styleId="BalloonText">
    <w:name w:val="Balloon Text"/>
    <w:basedOn w:val="Normal"/>
    <w:link w:val="BalloonTextChar"/>
    <w:uiPriority w:val="99"/>
    <w:semiHidden/>
    <w:unhideWhenUsed/>
    <w:rsid w:val="000A413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A4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846473-8B37-4B68-A393-2E2F04B86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DA333E-CADF-4B6A-B392-B6C921E548F4}">
  <ds:schemaRefs>
    <ds:schemaRef ds:uri="http://schemas.microsoft.com/sharepoint/v3/contenttype/forms"/>
  </ds:schemaRefs>
</ds:datastoreItem>
</file>

<file path=customXml/itemProps3.xml><?xml version="1.0" encoding="utf-8"?>
<ds:datastoreItem xmlns:ds="http://schemas.openxmlformats.org/officeDocument/2006/customXml" ds:itemID="{05BD22FD-2FB8-4000-8828-292C4538F0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Rhoel Thomas</cp:lastModifiedBy>
  <cp:revision>2</cp:revision>
  <dcterms:created xsi:type="dcterms:W3CDTF">2020-08-25T20:41:00Z</dcterms:created>
  <dcterms:modified xsi:type="dcterms:W3CDTF">2020-08-25T20:41:00Z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